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5CFBC04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3F6EE8">
        <w:rPr>
          <w:rFonts w:ascii="GHEA Grapalat" w:hAnsi="GHEA Grapalat"/>
          <w:i w:val="0"/>
          <w:color w:val="000000" w:themeColor="text1"/>
          <w:sz w:val="22"/>
          <w:szCs w:val="22"/>
          <w:highlight w:val="yellow"/>
          <w:lang w:val="hy-AM"/>
        </w:rPr>
        <w:t>0</w:t>
      </w:r>
      <w:r w:rsidR="00AB0BFB" w:rsidRPr="00A40A0A">
        <w:rPr>
          <w:rFonts w:ascii="GHEA Grapalat" w:hAnsi="GHEA Grapalat"/>
          <w:i w:val="0"/>
          <w:color w:val="000000" w:themeColor="text1"/>
          <w:sz w:val="22"/>
          <w:szCs w:val="22"/>
          <w:highlight w:val="yellow"/>
          <w:lang w:val="hy-AM"/>
        </w:rPr>
        <w:t>9</w:t>
      </w:r>
      <w:r w:rsidR="00A40A0A">
        <w:rPr>
          <w:rFonts w:ascii="GHEA Grapalat" w:hAnsi="GHEA Grapalat"/>
          <w:i w:val="0"/>
          <w:color w:val="000000" w:themeColor="text1"/>
          <w:sz w:val="22"/>
          <w:szCs w:val="22"/>
          <w:lang w:val="hy-AM"/>
        </w:rPr>
        <w:t>.12.</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5FBE5AAB"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A40A0A">
        <w:rPr>
          <w:rFonts w:ascii="GHEA Grapalat" w:hAnsi="GHEA Grapalat"/>
          <w:b/>
          <w:iCs/>
          <w:lang w:val="hy-AM"/>
        </w:rPr>
        <w:t>ԵՔ-ԳՀԾՁԲ-26/17</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3CF217C3"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bookmarkStart w:id="0" w:name="_Hlk182316923"/>
      <w:r w:rsidR="00B453F7" w:rsidRPr="00044471">
        <w:rPr>
          <w:rFonts w:ascii="GHEA Grapalat" w:hAnsi="GHEA Grapalat"/>
          <w:i w:val="0"/>
          <w:color w:val="000000" w:themeColor="text1"/>
          <w:spacing w:val="6"/>
          <w:sz w:val="22"/>
          <w:szCs w:val="22"/>
        </w:rPr>
        <w:t xml:space="preserve">услуг   </w:t>
      </w:r>
      <w:bookmarkEnd w:id="0"/>
      <w:r w:rsidR="00DB0C94" w:rsidRPr="00044471">
        <w:rPr>
          <w:rFonts w:ascii="GHEA Grapalat" w:hAnsi="GHEA Grapalat"/>
          <w:i w:val="0"/>
          <w:color w:val="000000" w:themeColor="text1"/>
          <w:spacing w:val="6"/>
          <w:sz w:val="22"/>
          <w:szCs w:val="22"/>
        </w:rPr>
        <w:t xml:space="preserve"> </w:t>
      </w:r>
      <w:r w:rsidR="00044471" w:rsidRPr="00044471">
        <w:rPr>
          <w:rFonts w:ascii="GHEA Grapalat" w:hAnsi="GHEA Grapalat"/>
          <w:i w:val="0"/>
          <w:color w:val="000000" w:themeColor="text1"/>
          <w:spacing w:val="6"/>
          <w:sz w:val="22"/>
          <w:szCs w:val="22"/>
        </w:rPr>
        <w:t>мобильной связи для нужд мэрии Еревана</w:t>
      </w:r>
      <w:r w:rsidR="00AB0BFB"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5B554885"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A40A0A">
        <w:rPr>
          <w:rFonts w:ascii="GHEA Grapalat" w:hAnsi="GHEA Grapalat"/>
          <w:b/>
          <w:i w:val="0"/>
          <w:color w:val="FF0000"/>
          <w:sz w:val="22"/>
          <w:szCs w:val="22"/>
          <w:lang w:val="hy-AM"/>
        </w:rPr>
        <w:t>18</w:t>
      </w:r>
      <w:r w:rsidR="00D723C8" w:rsidRPr="00D723C8">
        <w:rPr>
          <w:rFonts w:ascii="GHEA Grapalat" w:hAnsi="GHEA Grapalat"/>
          <w:b/>
          <w:i w:val="0"/>
          <w:color w:val="FF0000"/>
          <w:sz w:val="22"/>
          <w:szCs w:val="22"/>
        </w:rPr>
        <w:t>.1</w:t>
      </w:r>
      <w:r w:rsidR="00A40A0A">
        <w:rPr>
          <w:rFonts w:ascii="GHEA Grapalat" w:hAnsi="GHEA Grapalat"/>
          <w:b/>
          <w:i w:val="0"/>
          <w:color w:val="FF0000"/>
          <w:sz w:val="22"/>
          <w:szCs w:val="22"/>
          <w:lang w:val="hy-AM"/>
        </w:rPr>
        <w:t>2</w:t>
      </w:r>
      <w:r w:rsidR="00D723C8" w:rsidRPr="00D723C8">
        <w:rPr>
          <w:rFonts w:ascii="GHEA Grapalat" w:hAnsi="GHEA Grapalat"/>
          <w:b/>
          <w:i w:val="0"/>
          <w:color w:val="FF0000"/>
          <w:sz w:val="22"/>
          <w:szCs w:val="22"/>
        </w:rPr>
        <w:t>.</w:t>
      </w:r>
      <w:r w:rsidR="0087758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23BD5A5B"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 xml:space="preserve">10:00 часов, </w:t>
      </w:r>
      <w:r w:rsidR="00A40A0A">
        <w:rPr>
          <w:rFonts w:ascii="GHEA Grapalat" w:hAnsi="GHEA Grapalat"/>
          <w:b/>
          <w:i w:val="0"/>
          <w:color w:val="FF0000"/>
          <w:sz w:val="22"/>
          <w:szCs w:val="22"/>
          <w:lang w:val="hy-AM"/>
        </w:rPr>
        <w:t>1</w:t>
      </w:r>
      <w:r w:rsidR="00AB0BFB">
        <w:rPr>
          <w:rFonts w:ascii="GHEA Grapalat" w:hAnsi="GHEA Grapalat"/>
          <w:b/>
          <w:i w:val="0"/>
          <w:color w:val="FF0000"/>
          <w:sz w:val="22"/>
          <w:szCs w:val="22"/>
        </w:rPr>
        <w:t>8</w:t>
      </w:r>
      <w:r w:rsidR="00EB7822">
        <w:rPr>
          <w:rFonts w:ascii="GHEA Grapalat" w:hAnsi="GHEA Grapalat"/>
          <w:b/>
          <w:i w:val="0"/>
          <w:color w:val="FF0000"/>
          <w:sz w:val="22"/>
          <w:szCs w:val="22"/>
        </w:rPr>
        <w:t>.1</w:t>
      </w:r>
      <w:r w:rsidR="00A40A0A">
        <w:rPr>
          <w:rFonts w:ascii="GHEA Grapalat" w:hAnsi="GHEA Grapalat"/>
          <w:b/>
          <w:i w:val="0"/>
          <w:color w:val="FF0000"/>
          <w:sz w:val="22"/>
          <w:szCs w:val="22"/>
          <w:lang w:val="hy-AM"/>
        </w:rPr>
        <w:t>2</w:t>
      </w:r>
      <w:r w:rsidR="00EB7822">
        <w:rPr>
          <w:rFonts w:ascii="GHEA Grapalat" w:hAnsi="GHEA Grapalat"/>
          <w:b/>
          <w:i w:val="0"/>
          <w:color w:val="FF0000"/>
          <w:sz w:val="22"/>
          <w:szCs w:val="22"/>
        </w:rPr>
        <w:t>.2025</w:t>
      </w:r>
      <w:r w:rsidR="00D723C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FB23E2F" w:rsidR="00544CFD" w:rsidRPr="00003FAD" w:rsidRDefault="00044471" w:rsidP="00544CFD">
      <w:pPr>
        <w:pStyle w:val="BodyTextIndent"/>
        <w:widowControl w:val="0"/>
        <w:spacing w:after="120" w:line="240" w:lineRule="auto"/>
        <w:ind w:firstLine="567"/>
        <w:rPr>
          <w:rFonts w:ascii="GHEA Grapalat" w:hAnsi="GHEA Grapalat"/>
          <w:i w:val="0"/>
          <w:color w:val="000000" w:themeColor="text1"/>
          <w:sz w:val="22"/>
          <w:szCs w:val="22"/>
        </w:rPr>
      </w:pPr>
      <w:r w:rsidRPr="000D748C">
        <w:rPr>
          <w:rFonts w:ascii="GHEA Grapalat" w:hAnsi="GHEA Grapalat"/>
        </w:rPr>
        <w:t>Э. Симоняну</w:t>
      </w:r>
      <w:r w:rsidR="00544CFD" w:rsidRPr="00003FAD">
        <w:rPr>
          <w:rFonts w:ascii="GHEA Grapalat" w:hAnsi="GHEA Grapalat"/>
          <w:i w:val="0"/>
          <w:color w:val="000000" w:themeColor="text1"/>
          <w:sz w:val="22"/>
          <w:szCs w:val="22"/>
        </w:rPr>
        <w:t>.</w:t>
      </w:r>
    </w:p>
    <w:p w14:paraId="1310617B" w14:textId="77777777" w:rsidR="00044471" w:rsidRDefault="00544CFD" w:rsidP="00044471">
      <w:pPr>
        <w:pStyle w:val="BodyText"/>
        <w:widowControl w:val="0"/>
        <w:spacing w:after="160"/>
        <w:ind w:right="-7" w:firstLine="567"/>
        <w:jc w:val="center"/>
        <w:rPr>
          <w:rFonts w:ascii="GHEA Grapalat" w:hAnsi="GHEA Grapalat"/>
          <w:lang w:val="hy-AM"/>
        </w:rPr>
      </w:pPr>
      <w:r w:rsidRPr="00003FAD">
        <w:rPr>
          <w:rFonts w:ascii="GHEA Grapalat" w:hAnsi="GHEA Grapalat"/>
          <w:b/>
          <w:color w:val="000000" w:themeColor="text1"/>
          <w:sz w:val="22"/>
          <w:szCs w:val="22"/>
        </w:rPr>
        <w:t>Телефон: +</w:t>
      </w:r>
      <w:r w:rsidR="00044471" w:rsidRPr="000D748C">
        <w:rPr>
          <w:rFonts w:ascii="GHEA Grapalat" w:hAnsi="GHEA Grapalat"/>
        </w:rPr>
        <w:t>011514</w:t>
      </w:r>
      <w:r w:rsidR="00044471" w:rsidRPr="000D748C">
        <w:rPr>
          <w:rFonts w:ascii="GHEA Grapalat" w:hAnsi="GHEA Grapalat"/>
          <w:lang w:val="hy-AM"/>
        </w:rPr>
        <w:t>216</w:t>
      </w:r>
    </w:p>
    <w:p w14:paraId="5379400E" w14:textId="4AB4BF01" w:rsidR="00044471" w:rsidRDefault="00544CFD" w:rsidP="00044471">
      <w:pPr>
        <w:pStyle w:val="BodyText"/>
        <w:widowControl w:val="0"/>
        <w:spacing w:after="160"/>
        <w:ind w:right="-7" w:firstLine="567"/>
        <w:jc w:val="center"/>
        <w:rPr>
          <w:rFonts w:asciiTheme="minorHAnsi" w:hAnsiTheme="minorHAnsi"/>
          <w:lang w:val="hy-AM"/>
        </w:rPr>
      </w:pPr>
      <w:r w:rsidRPr="00003FAD">
        <w:rPr>
          <w:rFonts w:ascii="GHEA Grapalat" w:hAnsi="GHEA Grapalat"/>
          <w:b/>
          <w:color w:val="000000" w:themeColor="text1"/>
          <w:sz w:val="22"/>
          <w:szCs w:val="22"/>
        </w:rPr>
        <w:t xml:space="preserve">Электронная почта: </w:t>
      </w:r>
      <w:r w:rsidR="00044471">
        <w:fldChar w:fldCharType="begin"/>
      </w:r>
      <w:r w:rsidR="00044471">
        <w:instrText>HYPERLINK "mailto:edita.simonyan@yerevan.am"</w:instrText>
      </w:r>
      <w:r w:rsidR="00044471">
        <w:fldChar w:fldCharType="separate"/>
      </w:r>
      <w:r w:rsidR="00044471" w:rsidRPr="000D748C">
        <w:rPr>
          <w:rStyle w:val="Hyperlink"/>
          <w:rFonts w:ascii="GHEA Grapalat" w:hAnsi="GHEA Grapalat"/>
          <w:b/>
          <w:bCs/>
        </w:rPr>
        <w:t>edita.simonyan@yerevan.am</w:t>
      </w:r>
      <w:r w:rsidR="00044471">
        <w:fldChar w:fldCharType="end"/>
      </w:r>
    </w:p>
    <w:p w14:paraId="69D77135" w14:textId="05777968" w:rsidR="00544CFD" w:rsidRPr="00003FAD" w:rsidRDefault="00544CFD" w:rsidP="00044471">
      <w:pPr>
        <w:pStyle w:val="BodyTextIndent"/>
        <w:widowControl w:val="0"/>
        <w:spacing w:after="160"/>
        <w:ind w:left="720"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47A3C8F8"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CE724E" w:rsidRPr="00CE724E">
        <w:rPr>
          <w:rFonts w:ascii="GHEA Grapalat" w:hAnsi="GHEA Grapalat"/>
          <w:b/>
          <w:color w:val="000000" w:themeColor="text1"/>
          <w:sz w:val="20"/>
          <w:szCs w:val="20"/>
        </w:rPr>
        <w:t>УСЛУГ</w:t>
      </w:r>
      <w:r w:rsidR="00A52944" w:rsidRPr="00AB0BFB">
        <w:rPr>
          <w:rFonts w:ascii="GHEA Grapalat" w:hAnsi="GHEA Grapalat"/>
          <w:b/>
          <w:color w:val="000000" w:themeColor="text1"/>
          <w:sz w:val="20"/>
          <w:szCs w:val="20"/>
        </w:rPr>
        <w:t xml:space="preserve">  </w:t>
      </w:r>
      <w:r w:rsidR="00AB0BFB" w:rsidRPr="00AB0BFB">
        <w:rPr>
          <w:rFonts w:ascii="GHEA Grapalat" w:hAnsi="GHEA Grapalat"/>
          <w:b/>
          <w:color w:val="000000" w:themeColor="text1"/>
          <w:sz w:val="20"/>
          <w:szCs w:val="20"/>
        </w:rPr>
        <w:t xml:space="preserve">   </w:t>
      </w:r>
      <w:r w:rsidR="00044471">
        <w:rPr>
          <w:rFonts w:ascii="GHEA Grapalat" w:hAnsi="GHEA Grapalat"/>
          <w:b/>
          <w:color w:val="000000" w:themeColor="text1"/>
          <w:sz w:val="20"/>
          <w:szCs w:val="20"/>
        </w:rPr>
        <w:t>МОБИЛЬНОЙ СВЯЗИ ДЛЯ НУЖД МЭРИИ 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4D6F2614"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AB0BFB" w:rsidRPr="00B453F7">
        <w:rPr>
          <w:b/>
          <w:lang w:val="hy-AM"/>
        </w:rPr>
        <w:t xml:space="preserve">  </w:t>
      </w:r>
      <w:r w:rsidR="00AB0BFB" w:rsidRPr="00B453F7">
        <w:rPr>
          <w:b/>
        </w:rPr>
        <w:t xml:space="preserve"> </w:t>
      </w:r>
      <w:r w:rsidR="00044471">
        <w:rPr>
          <w:rFonts w:ascii="GHEA Grapalat" w:hAnsi="GHEA Grapalat"/>
          <w:b/>
          <w:color w:val="000000" w:themeColor="text1"/>
          <w:sz w:val="22"/>
          <w:szCs w:val="22"/>
        </w:rPr>
        <w:t>МОБИЛЬНОЙ СВЯЗИ ДЛЯ НУЖД МЭРИИ 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3E5ADD94"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A40A0A">
        <w:rPr>
          <w:rFonts w:ascii="GHEA Grapalat" w:hAnsi="GHEA Grapalat"/>
          <w:b/>
          <w:iCs/>
          <w:lang w:val="hy-AM"/>
        </w:rPr>
        <w:t>ԵՔ-ԳՀԾՁԲ-26/17</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D02E319" w14:textId="77777777" w:rsidR="00044471" w:rsidRDefault="00A81DD5" w:rsidP="00044471">
      <w:pPr>
        <w:pStyle w:val="BodyText"/>
        <w:widowControl w:val="0"/>
        <w:spacing w:after="160"/>
        <w:ind w:right="-7" w:firstLine="567"/>
        <w:jc w:val="center"/>
        <w:rPr>
          <w:rFonts w:asciiTheme="minorHAnsi" w:hAnsiTheme="minorHAnsi"/>
          <w:lang w:val="hy-AM"/>
        </w:rPr>
      </w:pPr>
      <w:r w:rsidRPr="00003FAD">
        <w:rPr>
          <w:rFonts w:ascii="GHEA Grapalat" w:hAnsi="GHEA Grapalat"/>
          <w:color w:val="000000" w:themeColor="text1"/>
        </w:rPr>
        <w:t xml:space="preserve">Адрес электронной почты секретаря оценочной комиссии </w:t>
      </w:r>
      <w:r w:rsidR="00044471">
        <w:fldChar w:fldCharType="begin"/>
      </w:r>
      <w:r w:rsidR="00044471">
        <w:instrText>HYPERLINK "mailto:edita.simonyan@yerevan.am"</w:instrText>
      </w:r>
      <w:r w:rsidR="00044471">
        <w:fldChar w:fldCharType="separate"/>
      </w:r>
      <w:r w:rsidR="00044471" w:rsidRPr="000D748C">
        <w:rPr>
          <w:rStyle w:val="Hyperlink"/>
          <w:rFonts w:ascii="GHEA Grapalat" w:hAnsi="GHEA Grapalat"/>
          <w:b/>
          <w:bCs/>
        </w:rPr>
        <w:t>edita.simonyan@yerevan.am</w:t>
      </w:r>
      <w:r w:rsidR="00044471">
        <w:fldChar w:fldCharType="end"/>
      </w:r>
    </w:p>
    <w:p w14:paraId="4D0FC3DC" w14:textId="32CF1CE3" w:rsidR="00096865" w:rsidRPr="00003FAD" w:rsidRDefault="00F5653D"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rPr>
        <w:br w:type="page"/>
      </w:r>
      <w:r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1DD7CCE7"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AB0BFB" w:rsidRPr="00AB0BFB">
        <w:rPr>
          <w:rFonts w:ascii="GHEA Grapalat" w:hAnsi="GHEA Grapalat"/>
          <w:color w:val="000000" w:themeColor="text1"/>
        </w:rPr>
        <w:t xml:space="preserve">услуг   </w:t>
      </w:r>
      <w:r w:rsidR="005B24A9">
        <w:rPr>
          <w:rFonts w:ascii="GHEA Grapalat" w:hAnsi="GHEA Grapalat"/>
          <w:color w:val="000000" w:themeColor="text1"/>
        </w:rPr>
        <w:t>мобильной связи для нужд мэрии Еревана</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7B7989B1" w14:textId="5992B1A6" w:rsidR="005B24A9" w:rsidRPr="00913DE2" w:rsidRDefault="005B24A9" w:rsidP="005B24A9">
            <w:pPr>
              <w:jc w:val="center"/>
              <w:rPr>
                <w:rFonts w:ascii="GHEA Grapalat" w:hAnsi="GHEA Grapalat"/>
                <w:sz w:val="16"/>
                <w:szCs w:val="16"/>
                <w:lang w:val="hy-AM"/>
              </w:rPr>
            </w:pPr>
            <w:r>
              <w:rPr>
                <w:rFonts w:ascii="GHEA Grapalat" w:hAnsi="GHEA Grapalat"/>
                <w:sz w:val="16"/>
                <w:szCs w:val="16"/>
              </w:rPr>
              <w:t xml:space="preserve">До </w:t>
            </w:r>
            <w:r>
              <w:rPr>
                <w:rFonts w:ascii="GHEA Grapalat" w:hAnsi="GHEA Grapalat"/>
                <w:sz w:val="16"/>
                <w:szCs w:val="16"/>
                <w:lang w:val="hy-AM"/>
              </w:rPr>
              <w:t>222</w:t>
            </w:r>
            <w:r w:rsidRPr="00913DE2">
              <w:rPr>
                <w:rFonts w:ascii="GHEA Grapalat" w:hAnsi="GHEA Grapalat"/>
                <w:sz w:val="16"/>
                <w:szCs w:val="16"/>
                <w:lang w:val="hy-AM"/>
              </w:rPr>
              <w:t>0</w:t>
            </w:r>
            <w:r>
              <w:rPr>
                <w:rFonts w:ascii="GHEA Grapalat" w:hAnsi="GHEA Grapalat"/>
                <w:sz w:val="16"/>
                <w:szCs w:val="16"/>
                <w:lang w:val="hy-AM"/>
              </w:rPr>
              <w:t>00</w:t>
            </w:r>
            <w:r w:rsidRPr="00913DE2">
              <w:rPr>
                <w:rFonts w:ascii="GHEA Grapalat" w:hAnsi="GHEA Grapalat"/>
                <w:sz w:val="16"/>
                <w:szCs w:val="16"/>
                <w:lang w:val="hy-AM"/>
              </w:rPr>
              <w:t>0</w:t>
            </w:r>
          </w:p>
          <w:p w14:paraId="3439C833" w14:textId="769CE13B" w:rsidR="00B453F7" w:rsidRPr="00B453F7"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4112" w:type="dxa"/>
          </w:tcPr>
          <w:p w14:paraId="27C21596" w14:textId="5D2659D8" w:rsidR="00B453F7" w:rsidRPr="005B24A9" w:rsidRDefault="005B24A9" w:rsidP="00B453F7">
            <w:pPr>
              <w:pStyle w:val="BodyTextIndent2"/>
              <w:widowControl w:val="0"/>
              <w:spacing w:after="120" w:line="240" w:lineRule="auto"/>
              <w:ind w:firstLine="0"/>
              <w:rPr>
                <w:rFonts w:ascii="GHEA Grapalat" w:hAnsi="GHEA Grapalat"/>
                <w:color w:val="000000" w:themeColor="text1"/>
                <w:sz w:val="24"/>
                <w:szCs w:val="24"/>
              </w:rPr>
            </w:pPr>
            <w:r w:rsidRPr="005B24A9">
              <w:rPr>
                <w:rFonts w:ascii="GHEA Grapalat" w:hAnsi="GHEA Grapalat"/>
                <w:color w:val="000000" w:themeColor="text1"/>
                <w:sz w:val="24"/>
                <w:szCs w:val="24"/>
              </w:rPr>
              <w:t>Услуги   мобильной связи для нужд мэрии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1"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xml:space="preserve">) которые на основании абзаца «е» подпункта 2 пункта 1 постановления </w:t>
      </w:r>
      <w:r w:rsidRPr="00B741F9">
        <w:rPr>
          <w:rFonts w:ascii="GHEA Grapalat" w:hAnsi="GHEA Grapalat"/>
        </w:rPr>
        <w:lastRenderedPageBreak/>
        <w:t>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2"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pPr>
        <w:pStyle w:val="ListParagraph"/>
        <w:widowControl w:val="0"/>
        <w:numPr>
          <w:ilvl w:val="0"/>
          <w:numId w:val="8"/>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pPr>
        <w:pStyle w:val="ListParagraph"/>
        <w:widowControl w:val="0"/>
        <w:numPr>
          <w:ilvl w:val="0"/>
          <w:numId w:val="8"/>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участником, распоряжающимся более чем десятью процентами акций 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3"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4"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2.5.</w:t>
      </w:r>
      <w:r w:rsidRPr="00B741F9">
        <w:rPr>
          <w:rFonts w:ascii="GHEA Grapalat" w:hAnsi="GHEA Grapalat"/>
          <w:sz w:val="24"/>
          <w:szCs w:val="24"/>
        </w:rPr>
        <w:tab/>
        <w:t xml:space="preserve">Заключаемый в рамках настоящей процедуры договор может быть </w:t>
      </w:r>
      <w:r w:rsidRPr="00B741F9">
        <w:rPr>
          <w:rFonts w:ascii="GHEA Grapalat" w:hAnsi="GHEA Grapalat"/>
          <w:sz w:val="24"/>
          <w:szCs w:val="24"/>
        </w:rPr>
        <w:lastRenderedPageBreak/>
        <w:t xml:space="preserve">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4"/>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w:t>
      </w:r>
      <w:r w:rsidR="00F9791A" w:rsidRPr="00003FAD">
        <w:rPr>
          <w:rFonts w:ascii="GHEA Grapalat" w:hAnsi="GHEA Grapalat"/>
          <w:color w:val="000000" w:themeColor="text1"/>
          <w:lang w:val="hy-AM"/>
        </w:rPr>
        <w:lastRenderedPageBreak/>
        <w:t xml:space="preserve">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54C16044"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A40A0A">
        <w:rPr>
          <w:rFonts w:ascii="GHEA Grapalat" w:hAnsi="GHEA Grapalat"/>
          <w:b/>
          <w:color w:val="FF0000"/>
          <w:sz w:val="24"/>
          <w:szCs w:val="24"/>
          <w:lang w:val="hy-AM"/>
        </w:rPr>
        <w:t>1</w:t>
      </w:r>
      <w:r w:rsidR="00AB0BFB">
        <w:rPr>
          <w:rFonts w:ascii="GHEA Grapalat" w:hAnsi="GHEA Grapalat"/>
          <w:b/>
          <w:color w:val="FF0000"/>
          <w:sz w:val="24"/>
          <w:szCs w:val="24"/>
        </w:rPr>
        <w:t>8</w:t>
      </w:r>
      <w:r w:rsidR="00EB7822">
        <w:rPr>
          <w:rFonts w:ascii="GHEA Grapalat" w:hAnsi="GHEA Grapalat"/>
          <w:b/>
          <w:color w:val="FF0000"/>
          <w:sz w:val="24"/>
          <w:szCs w:val="24"/>
        </w:rPr>
        <w:t>.1</w:t>
      </w:r>
      <w:r w:rsidR="00A40A0A">
        <w:rPr>
          <w:rFonts w:ascii="GHEA Grapalat" w:hAnsi="GHEA Grapalat"/>
          <w:b/>
          <w:color w:val="FF0000"/>
          <w:sz w:val="24"/>
          <w:szCs w:val="24"/>
          <w:lang w:val="hy-AM"/>
        </w:rPr>
        <w:t>2</w:t>
      </w:r>
      <w:r w:rsidR="00EB7822">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5"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3FAD">
        <w:rPr>
          <w:rFonts w:ascii="GHEA Grapalat" w:hAnsi="GHEA Grapalat"/>
          <w:color w:val="000000" w:themeColor="text1"/>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0C226160"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A40A0A">
        <w:rPr>
          <w:rFonts w:ascii="GHEA Grapalat" w:hAnsi="GHEA Grapalat"/>
          <w:b/>
          <w:color w:val="FF0000"/>
          <w:sz w:val="24"/>
          <w:szCs w:val="24"/>
          <w:lang w:val="hy-AM"/>
        </w:rPr>
        <w:t>1</w:t>
      </w:r>
      <w:r w:rsidR="00AB0BFB">
        <w:rPr>
          <w:rFonts w:ascii="GHEA Grapalat" w:hAnsi="GHEA Grapalat"/>
          <w:b/>
          <w:color w:val="FF0000"/>
          <w:sz w:val="24"/>
          <w:szCs w:val="24"/>
        </w:rPr>
        <w:t>8</w:t>
      </w:r>
      <w:r w:rsidR="00EB7822">
        <w:rPr>
          <w:rFonts w:ascii="GHEA Grapalat" w:hAnsi="GHEA Grapalat"/>
          <w:b/>
          <w:color w:val="FF0000"/>
          <w:sz w:val="24"/>
          <w:szCs w:val="24"/>
        </w:rPr>
        <w:t>.1</w:t>
      </w:r>
      <w:r w:rsidR="00A40A0A">
        <w:rPr>
          <w:rFonts w:ascii="GHEA Grapalat" w:hAnsi="GHEA Grapalat"/>
          <w:b/>
          <w:color w:val="FF0000"/>
          <w:sz w:val="24"/>
          <w:szCs w:val="24"/>
          <w:lang w:val="hy-AM"/>
        </w:rPr>
        <w:t>2</w:t>
      </w:r>
      <w:r w:rsidR="00EB7822">
        <w:rPr>
          <w:rFonts w:ascii="GHEA Grapalat" w:hAnsi="GHEA Grapalat"/>
          <w:b/>
          <w:color w:val="FF0000"/>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lastRenderedPageBreak/>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6"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w:t>
      </w:r>
      <w:r w:rsidRPr="00003FAD">
        <w:rPr>
          <w:rFonts w:ascii="GHEA Grapalat" w:hAnsi="GHEA Grapalat"/>
          <w:color w:val="000000" w:themeColor="text1"/>
          <w:sz w:val="24"/>
          <w:szCs w:val="24"/>
        </w:rPr>
        <w:lastRenderedPageBreak/>
        <w:t>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w:t>
      </w:r>
      <w:r w:rsidRPr="00B741F9">
        <w:rPr>
          <w:rFonts w:ascii="GHEA Grapalat" w:hAnsi="GHEA Grapalat"/>
        </w:rPr>
        <w:lastRenderedPageBreak/>
        <w:t>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pPr>
        <w:pStyle w:val="ListParagraph"/>
        <w:widowControl w:val="0"/>
        <w:numPr>
          <w:ilvl w:val="0"/>
          <w:numId w:val="8"/>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w:t>
      </w:r>
      <w:r w:rsidRPr="00B741F9">
        <w:rPr>
          <w:rFonts w:ascii="GHEA Grapalat" w:hAnsi="GHEA Grapalat"/>
          <w:sz w:val="24"/>
          <w:szCs w:val="24"/>
        </w:rPr>
        <w:lastRenderedPageBreak/>
        <w:t>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B741F9">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7"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pPr>
        <w:pStyle w:val="BodyTextIndent2"/>
        <w:widowControl w:val="0"/>
        <w:numPr>
          <w:ilvl w:val="0"/>
          <w:numId w:val="7"/>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pPr>
        <w:pStyle w:val="norm"/>
        <w:widowControl w:val="0"/>
        <w:numPr>
          <w:ilvl w:val="0"/>
          <w:numId w:val="7"/>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w:t>
      </w:r>
      <w:r w:rsidRPr="00003FAD">
        <w:rPr>
          <w:rFonts w:ascii="GHEA Grapalat" w:hAnsi="GHEA Grapalat"/>
          <w:color w:val="000000" w:themeColor="text1"/>
        </w:rPr>
        <w:lastRenderedPageBreak/>
        <w:t>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w:t>
      </w:r>
      <w:r w:rsidR="004C0E39" w:rsidRPr="00003FAD">
        <w:rPr>
          <w:rFonts w:ascii="GHEA Grapalat" w:hAnsi="GHEA Grapalat"/>
          <w:color w:val="000000" w:themeColor="text1"/>
        </w:rPr>
        <w:lastRenderedPageBreak/>
        <w:t xml:space="preserve">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8"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9"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10"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1"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2"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3" w:author="Vardan" w:date="2022-05-29T22:21:00Z">
        <w:r w:rsidRPr="00003FAD" w:rsidDel="00E47984">
          <w:rPr>
            <w:rFonts w:ascii="GHEA Grapalat" w:hAnsi="GHEA Grapalat"/>
            <w:b/>
            <w:color w:val="000000" w:themeColor="text1"/>
          </w:rPr>
          <w:lastRenderedPageBreak/>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14126265"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A40A0A">
        <w:rPr>
          <w:rFonts w:ascii="GHEA Grapalat" w:hAnsi="GHEA Grapalat"/>
          <w:b/>
          <w:color w:val="000000" w:themeColor="text1"/>
          <w:sz w:val="22"/>
          <w:szCs w:val="22"/>
          <w:lang w:val="hy-AM"/>
        </w:rPr>
        <w:t>ԵՔ-ԳՀԾՁԲ-26/17</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081EDA69"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A40A0A">
        <w:rPr>
          <w:rFonts w:ascii="GHEA Grapalat" w:hAnsi="GHEA Grapalat"/>
          <w:b/>
          <w:color w:val="000000" w:themeColor="text1"/>
          <w:sz w:val="22"/>
          <w:szCs w:val="22"/>
          <w:lang w:val="hy-AM"/>
        </w:rPr>
        <w:t>ԵՔ-ԳՀԾՁԲ-26/17</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7985C949"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40A0A">
        <w:rPr>
          <w:rFonts w:ascii="GHEA Grapalat" w:hAnsi="GHEA Grapalat"/>
          <w:b/>
          <w:color w:val="000000" w:themeColor="text1"/>
          <w:sz w:val="22"/>
          <w:szCs w:val="22"/>
          <w:lang w:val="hy-AM"/>
        </w:rPr>
        <w:t>ԵՔ-ԳՀԾՁԲ-26/17</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251600F6"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40A0A">
        <w:rPr>
          <w:rFonts w:ascii="GHEA Grapalat" w:hAnsi="GHEA Grapalat"/>
          <w:b/>
          <w:color w:val="000000" w:themeColor="text1"/>
          <w:sz w:val="22"/>
          <w:szCs w:val="22"/>
          <w:lang w:val="hy-AM"/>
        </w:rPr>
        <w:t>ԵՔ-ԳՀԾՁԲ-26/17</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4"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pPr>
        <w:pStyle w:val="ListParagraph"/>
        <w:widowControl w:val="0"/>
        <w:numPr>
          <w:ilvl w:val="0"/>
          <w:numId w:val="9"/>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36B17F2A"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A40A0A">
        <w:rPr>
          <w:rFonts w:ascii="GHEA Grapalat" w:hAnsi="GHEA Grapalat"/>
          <w:b/>
          <w:color w:val="000000" w:themeColor="text1"/>
          <w:sz w:val="22"/>
          <w:szCs w:val="22"/>
          <w:lang w:val="hy-AM"/>
        </w:rPr>
        <w:t>ԵՔ-ԳՀԾՁԲ-26/17</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5"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pPr>
              <w:numPr>
                <w:ilvl w:val="2"/>
                <w:numId w:val="1"/>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pPr>
        <w:pStyle w:val="ListParagraph"/>
        <w:numPr>
          <w:ilvl w:val="0"/>
          <w:numId w:val="1"/>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6"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pPr>
        <w:pStyle w:val="ListParagraph"/>
        <w:numPr>
          <w:ilvl w:val="0"/>
          <w:numId w:val="3"/>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pPr>
        <w:pStyle w:val="ListParagraph"/>
        <w:numPr>
          <w:ilvl w:val="0"/>
          <w:numId w:val="3"/>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pPr>
        <w:pStyle w:val="ListParagraph"/>
        <w:numPr>
          <w:ilvl w:val="0"/>
          <w:numId w:val="3"/>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pPr>
        <w:pStyle w:val="ListParagraph"/>
        <w:numPr>
          <w:ilvl w:val="0"/>
          <w:numId w:val="2"/>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pPr>
        <w:pStyle w:val="ListParagraph"/>
        <w:numPr>
          <w:ilvl w:val="0"/>
          <w:numId w:val="4"/>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pPr>
        <w:pStyle w:val="ListParagraph"/>
        <w:numPr>
          <w:ilvl w:val="0"/>
          <w:numId w:val="5"/>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pPr>
        <w:pStyle w:val="ListParagraph"/>
        <w:numPr>
          <w:ilvl w:val="0"/>
          <w:numId w:val="2"/>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pPr>
        <w:pStyle w:val="ListParagraph"/>
        <w:numPr>
          <w:ilvl w:val="0"/>
          <w:numId w:val="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034FB38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A40A0A">
        <w:rPr>
          <w:rFonts w:ascii="GHEA Grapalat" w:hAnsi="GHEA Grapalat"/>
          <w:b/>
          <w:color w:val="000000" w:themeColor="text1"/>
          <w:lang w:val="hy-AM"/>
        </w:rPr>
        <w:t>ԵՔ-ԳՀԾՁԲ-26/17</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5870521E"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A40A0A">
        <w:rPr>
          <w:rFonts w:ascii="GHEA Grapalat" w:hAnsi="GHEA Grapalat"/>
          <w:b/>
          <w:color w:val="000000" w:themeColor="text1"/>
          <w:lang w:val="hy-AM"/>
        </w:rPr>
        <w:t>ԵՔ-ԳՀԾՁԲ-26/17</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70788448" w:rsidR="00C64EE1" w:rsidRPr="009A3A1B" w:rsidRDefault="00167CDF" w:rsidP="00C64EE1">
            <w:pPr>
              <w:widowControl w:val="0"/>
              <w:rPr>
                <w:rFonts w:ascii="GHEA Grapalat" w:hAnsi="GHEA Grapalat"/>
                <w:color w:val="000000" w:themeColor="text1"/>
                <w:sz w:val="16"/>
                <w:szCs w:val="16"/>
              </w:rPr>
            </w:pPr>
            <w:r w:rsidRPr="00AB0BFB">
              <w:rPr>
                <w:rFonts w:ascii="GHEA Grapalat" w:hAnsi="GHEA Grapalat"/>
                <w:b/>
                <w:color w:val="000000" w:themeColor="text1"/>
                <w:spacing w:val="6"/>
                <w:sz w:val="22"/>
                <w:szCs w:val="22"/>
              </w:rPr>
              <w:t xml:space="preserve">Услуги   </w:t>
            </w:r>
            <w:r w:rsidR="005B24A9">
              <w:rPr>
                <w:rFonts w:ascii="GHEA Grapalat" w:hAnsi="GHEA Grapalat"/>
                <w:b/>
                <w:color w:val="000000" w:themeColor="text1"/>
                <w:spacing w:val="6"/>
                <w:sz w:val="22"/>
                <w:szCs w:val="22"/>
              </w:rPr>
              <w:t>мобильной связи для нужд мэрии Еревана</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0F996ED1"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A40A0A">
        <w:rPr>
          <w:rFonts w:ascii="GHEA Grapalat" w:hAnsi="GHEA Grapalat"/>
          <w:b/>
          <w:color w:val="000000" w:themeColor="text1"/>
          <w:lang w:val="hy-AM"/>
        </w:rPr>
        <w:t>ԵՔ-ԳՀԾՁԲ-26/17</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1B1529A0"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A40A0A">
        <w:rPr>
          <w:rFonts w:ascii="GHEA Grapalat" w:hAnsi="GHEA Grapalat"/>
          <w:b/>
          <w:color w:val="000000" w:themeColor="text1"/>
          <w:lang w:val="hy-AM"/>
        </w:rPr>
        <w:t>ԵՔ-ԳՀԾՁԲ-26/17</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669346C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A40A0A">
        <w:rPr>
          <w:rFonts w:ascii="GHEA Grapalat" w:hAnsi="GHEA Grapalat"/>
          <w:b/>
          <w:color w:val="000000" w:themeColor="text1"/>
          <w:lang w:val="hy-AM"/>
        </w:rPr>
        <w:t>ԵՔ-ԳՀԾՁԲ-26/17</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256B68AF"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A40A0A">
        <w:rPr>
          <w:rFonts w:ascii="GHEA Grapalat" w:hAnsi="GHEA Grapalat"/>
          <w:b/>
          <w:color w:val="000000" w:themeColor="text1"/>
          <w:sz w:val="22"/>
          <w:szCs w:val="22"/>
          <w:lang w:val="hy-AM"/>
        </w:rPr>
        <w:t>ԵՔ-ԳՀԾՁԲ-26/17</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08155C0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A40A0A">
        <w:rPr>
          <w:rFonts w:ascii="GHEA Grapalat" w:hAnsi="GHEA Grapalat"/>
          <w:b/>
          <w:color w:val="000000" w:themeColor="text1"/>
          <w:lang w:val="hy-AM"/>
        </w:rPr>
        <w:t>ԵՔ-ԳՀԾՁԲ-26/17</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27C52DBE"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A40A0A">
        <w:rPr>
          <w:rFonts w:ascii="GHEA Grapalat" w:hAnsi="GHEA Grapalat"/>
          <w:b/>
          <w:color w:val="000000" w:themeColor="text1"/>
          <w:sz w:val="22"/>
          <w:szCs w:val="22"/>
          <w:lang w:val="hy-AM"/>
        </w:rPr>
        <w:t>ԵՔ-ԳՀԾՁԲ-26/17</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7"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8"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108FDA66"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AB0BFB" w:rsidRPr="00B453F7">
        <w:rPr>
          <w:b/>
        </w:rPr>
        <w:t>услуг</w:t>
      </w:r>
      <w:r w:rsidR="00AB0BFB">
        <w:rPr>
          <w:rFonts w:asciiTheme="minorHAnsi" w:hAnsiTheme="minorHAnsi"/>
          <w:b/>
        </w:rPr>
        <w:t>и</w:t>
      </w:r>
      <w:r w:rsidR="00AB0BFB" w:rsidRPr="00B453F7">
        <w:rPr>
          <w:b/>
          <w:lang w:val="hy-AM"/>
        </w:rPr>
        <w:t xml:space="preserve">  </w:t>
      </w:r>
      <w:r w:rsidR="00AB0BFB" w:rsidRPr="00B453F7">
        <w:rPr>
          <w:b/>
        </w:rPr>
        <w:t xml:space="preserve"> </w:t>
      </w:r>
      <w:r w:rsidR="005B24A9" w:rsidRPr="00167CDF">
        <w:rPr>
          <w:b/>
        </w:rPr>
        <w:t>мобильной связи для нужд мэрии Еревана</w:t>
      </w:r>
      <w:r w:rsidR="00AB0BFB" w:rsidRPr="00167CDF">
        <w:rPr>
          <w:b/>
        </w:rPr>
        <w:t xml:space="preserve"> </w:t>
      </w:r>
      <w:r w:rsidR="008178CA" w:rsidRPr="00167CDF">
        <w:rPr>
          <w:b/>
        </w:rPr>
        <w:t>(далее</w:t>
      </w:r>
      <w:r w:rsidR="008178CA" w:rsidRPr="00003FAD">
        <w:rPr>
          <w:rFonts w:ascii="GHEA Grapalat" w:hAnsi="GHEA Grapalat"/>
          <w:color w:val="000000" w:themeColor="text1"/>
        </w:rPr>
        <w:t xml:space="preserve">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 xml:space="preserve">Предусмотренные пунктами 5.2 и 5.3 договора штраф и пеня </w:t>
      </w:r>
      <w:r w:rsidRPr="00003FAD">
        <w:rPr>
          <w:rFonts w:ascii="GHEA Grapalat" w:hAnsi="GHEA Grapalat"/>
          <w:color w:val="000000" w:themeColor="text1"/>
        </w:rPr>
        <w:lastRenderedPageBreak/>
        <w:t>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 xml:space="preserve">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w:t>
      </w:r>
      <w:r w:rsidRPr="00003FAD">
        <w:rPr>
          <w:rFonts w:ascii="GHEA Grapalat" w:hAnsi="GHEA Grapalat"/>
          <w:color w:val="000000" w:themeColor="text1"/>
        </w:rPr>
        <w:lastRenderedPageBreak/>
        <w:t>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w:t>
      </w:r>
      <w:r w:rsidR="00076092" w:rsidRPr="00003FAD">
        <w:rPr>
          <w:rFonts w:ascii="GHEA Grapalat" w:hAnsi="GHEA Grapalat"/>
          <w:color w:val="000000" w:themeColor="text1"/>
        </w:rPr>
        <w:lastRenderedPageBreak/>
        <w:t xml:space="preserve">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w:t>
      </w:r>
      <w:r w:rsidRPr="000619E7">
        <w:rPr>
          <w:rFonts w:ascii="GHEA Grapalat" w:hAnsi="GHEA Grapalat"/>
          <w:bCs/>
        </w:rPr>
        <w:lastRenderedPageBreak/>
        <w:t xml:space="preserve">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7621C019"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40A0A">
        <w:rPr>
          <w:rFonts w:ascii="GHEA Grapalat" w:hAnsi="GHEA Grapalat"/>
          <w:b/>
          <w:color w:val="000000" w:themeColor="text1"/>
          <w:sz w:val="22"/>
          <w:szCs w:val="22"/>
          <w:lang w:val="hy-AM"/>
        </w:rPr>
        <w:t>ԵՔ-ԳՀԾՁԲ-26/17</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142"/>
        <w:gridCol w:w="3183"/>
        <w:gridCol w:w="1078"/>
        <w:gridCol w:w="1052"/>
        <w:gridCol w:w="798"/>
        <w:gridCol w:w="1172"/>
        <w:gridCol w:w="1334"/>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AB0BFB">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09"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98"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4"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6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AB0BFB">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09"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98"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4"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60"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167CDF" w:rsidRPr="00003FAD" w14:paraId="1446E2C5" w14:textId="77777777" w:rsidTr="00416354">
        <w:trPr>
          <w:trHeight w:val="277"/>
          <w:jc w:val="center"/>
        </w:trPr>
        <w:tc>
          <w:tcPr>
            <w:tcW w:w="508" w:type="dxa"/>
            <w:vAlign w:val="center"/>
          </w:tcPr>
          <w:p w14:paraId="3C9E8543" w14:textId="77777777" w:rsidR="00167CDF" w:rsidRPr="00A83B50" w:rsidRDefault="00167CDF" w:rsidP="00167CDF">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167CDF" w:rsidRPr="00003FAD" w:rsidRDefault="00167CDF" w:rsidP="00167CDF">
            <w:pPr>
              <w:widowControl w:val="0"/>
              <w:spacing w:after="120"/>
              <w:jc w:val="center"/>
              <w:rPr>
                <w:rFonts w:ascii="GHEA Grapalat" w:hAnsi="GHEA Grapalat"/>
                <w:color w:val="000000" w:themeColor="text1"/>
                <w:sz w:val="20"/>
              </w:rPr>
            </w:pPr>
          </w:p>
        </w:tc>
        <w:tc>
          <w:tcPr>
            <w:tcW w:w="2209" w:type="dxa"/>
            <w:vAlign w:val="center"/>
          </w:tcPr>
          <w:p w14:paraId="3B85EE68" w14:textId="5630D93F" w:rsidR="00167CDF" w:rsidRPr="00C64EE1" w:rsidRDefault="00167CDF" w:rsidP="00167CDF">
            <w:pPr>
              <w:pStyle w:val="ListParagraph"/>
              <w:widowControl w:val="0"/>
              <w:spacing w:after="120"/>
              <w:rPr>
                <w:rFonts w:ascii="GHEA Grapalat" w:hAnsi="GHEA Grapalat"/>
                <w:color w:val="000000" w:themeColor="text1"/>
                <w:sz w:val="20"/>
              </w:rPr>
            </w:pPr>
            <w:r w:rsidRPr="00913DE2">
              <w:rPr>
                <w:rFonts w:ascii="GHEA Grapalat" w:hAnsi="GHEA Grapalat"/>
                <w:sz w:val="20"/>
                <w:szCs w:val="20"/>
                <w:lang w:val="hy-AM"/>
              </w:rPr>
              <w:t>72311240</w:t>
            </w:r>
            <w:r>
              <w:rPr>
                <w:rFonts w:ascii="GHEA Grapalat" w:hAnsi="GHEA Grapalat"/>
                <w:sz w:val="20"/>
                <w:szCs w:val="20"/>
                <w:lang w:val="hy-AM"/>
              </w:rPr>
              <w:t>/511</w:t>
            </w:r>
          </w:p>
        </w:tc>
        <w:tc>
          <w:tcPr>
            <w:tcW w:w="2398" w:type="dxa"/>
            <w:vAlign w:val="center"/>
          </w:tcPr>
          <w:p w14:paraId="2B0B1AC8" w14:textId="77777777" w:rsidR="00167CDF" w:rsidRPr="00D15209" w:rsidRDefault="00167CDF" w:rsidP="00167CDF">
            <w:pPr>
              <w:tabs>
                <w:tab w:val="left" w:pos="292"/>
              </w:tabs>
              <w:contextualSpacing/>
              <w:rPr>
                <w:rFonts w:ascii="GHEA Grapalat" w:hAnsi="GHEA Grapalat"/>
                <w:lang w:val="hy-AM"/>
              </w:rPr>
            </w:pPr>
            <w:r w:rsidRPr="00D15209">
              <w:rPr>
                <w:rFonts w:ascii="GHEA Grapalat" w:hAnsi="GHEA Grapalat"/>
                <w:lang w:val="hy-AM"/>
              </w:rPr>
              <w:t xml:space="preserve">Необходимо приобрести услуги мобильной связи в количестве </w:t>
            </w:r>
            <w:r>
              <w:rPr>
                <w:rFonts w:ascii="GHEA Grapalat" w:hAnsi="GHEA Grapalat"/>
                <w:sz w:val="16"/>
                <w:szCs w:val="16"/>
              </w:rPr>
              <w:t xml:space="preserve">До </w:t>
            </w:r>
            <w:r w:rsidRPr="00D15209">
              <w:rPr>
                <w:rFonts w:ascii="GHEA Grapalat" w:hAnsi="GHEA Grapalat"/>
                <w:lang w:val="hy-AM"/>
              </w:rPr>
              <w:t>300 SIM-карт, которые обеспечат доступ к стратегически важной системе.</w:t>
            </w:r>
          </w:p>
          <w:p w14:paraId="3858554F" w14:textId="77777777" w:rsidR="00167CDF" w:rsidRDefault="00167CDF" w:rsidP="00167CDF">
            <w:pPr>
              <w:tabs>
                <w:tab w:val="left" w:pos="292"/>
              </w:tabs>
              <w:contextualSpacing/>
              <w:rPr>
                <w:rFonts w:ascii="GHEA Grapalat" w:hAnsi="GHEA Grapalat"/>
              </w:rPr>
            </w:pPr>
            <w:r w:rsidRPr="00D15209">
              <w:rPr>
                <w:rFonts w:ascii="GHEA Grapalat" w:hAnsi="GHEA Grapalat"/>
                <w:lang w:val="hy-AM"/>
              </w:rPr>
              <w:t xml:space="preserve">Поскольку в стране работает несколько операторов, и некоторые из них не предоставляют сеть 2G, оператор-победитель должен предоставлять </w:t>
            </w:r>
          </w:p>
          <w:p w14:paraId="640F3CC7" w14:textId="4AAF0B7B" w:rsidR="00167CDF" w:rsidRPr="00D15209" w:rsidRDefault="00167CDF" w:rsidP="00167CDF">
            <w:pPr>
              <w:tabs>
                <w:tab w:val="left" w:pos="292"/>
              </w:tabs>
              <w:contextualSpacing/>
              <w:rPr>
                <w:rFonts w:ascii="GHEA Grapalat" w:hAnsi="GHEA Grapalat"/>
                <w:lang w:val="hy-AM"/>
              </w:rPr>
            </w:pPr>
            <w:r w:rsidRPr="00D15209">
              <w:rPr>
                <w:rFonts w:ascii="GHEA Grapalat" w:hAnsi="GHEA Grapalat"/>
                <w:lang w:val="hy-AM"/>
              </w:rPr>
              <w:t>ус</w:t>
            </w:r>
            <w:r>
              <w:rPr>
                <w:rFonts w:ascii="GHEA Grapalat" w:hAnsi="GHEA Grapalat"/>
                <w:lang w:val="hy-AM"/>
              </w:rPr>
              <w:t>луги в любой из указанных сетей</w:t>
            </w:r>
            <w:r w:rsidRPr="00D15209">
              <w:rPr>
                <w:rFonts w:ascii="GHEA Grapalat" w:hAnsi="GHEA Grapalat"/>
                <w:lang w:val="hy-AM"/>
              </w:rPr>
              <w:t xml:space="preserve"> 2G, 3G, 4G.</w:t>
            </w:r>
          </w:p>
          <w:p w14:paraId="379B7B21" w14:textId="77777777" w:rsidR="00167CDF" w:rsidRPr="00D15209" w:rsidRDefault="00167CDF" w:rsidP="00167CDF">
            <w:pPr>
              <w:tabs>
                <w:tab w:val="left" w:pos="292"/>
              </w:tabs>
              <w:contextualSpacing/>
              <w:rPr>
                <w:rFonts w:ascii="GHEA Grapalat" w:hAnsi="GHEA Grapalat"/>
                <w:lang w:val="hy-AM"/>
              </w:rPr>
            </w:pPr>
            <w:r w:rsidRPr="00D15209">
              <w:rPr>
                <w:rFonts w:ascii="GHEA Grapalat" w:hAnsi="GHEA Grapalat"/>
                <w:lang w:val="hy-AM"/>
              </w:rPr>
              <w:lastRenderedPageBreak/>
              <w:t>Оплата будет производиться за фактически предоставленные услуги.</w:t>
            </w:r>
          </w:p>
          <w:p w14:paraId="1B411B8F" w14:textId="77777777" w:rsidR="00167CDF" w:rsidRDefault="00167CDF" w:rsidP="00167CDF">
            <w:pPr>
              <w:widowControl w:val="0"/>
              <w:spacing w:after="120"/>
              <w:jc w:val="center"/>
              <w:rPr>
                <w:rFonts w:ascii="GHEA Grapalat" w:hAnsi="GHEA Grapalat"/>
              </w:rPr>
            </w:pPr>
            <w:r w:rsidRPr="00D15209">
              <w:rPr>
                <w:rFonts w:ascii="GHEA Grapalat" w:hAnsi="GHEA Grapalat"/>
                <w:lang w:val="hy-AM"/>
              </w:rPr>
              <w:t>Техническ</w:t>
            </w:r>
            <w:r>
              <w:rPr>
                <w:rFonts w:ascii="GHEA Grapalat" w:hAnsi="GHEA Grapalat"/>
              </w:rPr>
              <w:t>ая</w:t>
            </w:r>
            <w:r w:rsidRPr="00D15209">
              <w:rPr>
                <w:rFonts w:ascii="GHEA Grapalat" w:hAnsi="GHEA Grapalat"/>
                <w:lang w:val="hy-AM"/>
              </w:rPr>
              <w:t xml:space="preserve"> характеристик</w:t>
            </w:r>
            <w:r>
              <w:rPr>
                <w:rFonts w:ascii="GHEA Grapalat" w:hAnsi="GHEA Grapalat"/>
              </w:rPr>
              <w:t>а</w:t>
            </w:r>
            <w:r w:rsidRPr="00D15209">
              <w:rPr>
                <w:rFonts w:ascii="GHEA Grapalat" w:hAnsi="GHEA Grapalat"/>
                <w:lang w:val="hy-AM"/>
              </w:rPr>
              <w:t xml:space="preserve"> SIM-карты представле</w:t>
            </w:r>
            <w:r>
              <w:rPr>
                <w:rFonts w:ascii="GHEA Grapalat" w:hAnsi="GHEA Grapalat"/>
              </w:rPr>
              <w:t>на</w:t>
            </w:r>
            <w:r>
              <w:rPr>
                <w:rFonts w:ascii="GHEA Grapalat" w:hAnsi="GHEA Grapalat"/>
                <w:lang w:val="hy-AM"/>
              </w:rPr>
              <w:t xml:space="preserve"> ниже:</w:t>
            </w:r>
          </w:p>
          <w:tbl>
            <w:tblPr>
              <w:tblStyle w:val="TableGrid"/>
              <w:tblpPr w:leftFromText="180" w:rightFromText="180" w:vertAnchor="text" w:horzAnchor="margin" w:tblpY="566"/>
              <w:tblOverlap w:val="never"/>
              <w:tblW w:w="0" w:type="auto"/>
              <w:tblLook w:val="04A0" w:firstRow="1" w:lastRow="0" w:firstColumn="1" w:lastColumn="0" w:noHBand="0" w:noVBand="1"/>
            </w:tblPr>
            <w:tblGrid>
              <w:gridCol w:w="1627"/>
              <w:gridCol w:w="1330"/>
            </w:tblGrid>
            <w:tr w:rsidR="00167CDF" w:rsidRPr="003F6EE8" w14:paraId="3F8DDE87" w14:textId="77777777" w:rsidTr="00167CDF">
              <w:trPr>
                <w:trHeight w:val="447"/>
              </w:trPr>
              <w:tc>
                <w:tcPr>
                  <w:tcW w:w="1627" w:type="dxa"/>
                </w:tcPr>
                <w:p w14:paraId="34FE3452" w14:textId="77777777" w:rsidR="00167CDF" w:rsidRPr="00BE3935" w:rsidRDefault="00167CDF" w:rsidP="00167CDF">
                  <w:pPr>
                    <w:jc w:val="both"/>
                    <w:rPr>
                      <w:rFonts w:ascii="GHEA Grapalat" w:hAnsi="GHEA Grapalat"/>
                      <w:lang w:val="hy-AM"/>
                    </w:rPr>
                  </w:pPr>
                  <w:r w:rsidRPr="00D15209">
                    <w:rPr>
                      <w:rFonts w:ascii="GHEA Grapalat" w:hAnsi="GHEA Grapalat"/>
                      <w:lang w:val="hy-AM"/>
                    </w:rPr>
                    <w:t>Пропускная способность, тип и объем канала</w:t>
                  </w:r>
                </w:p>
              </w:tc>
              <w:tc>
                <w:tcPr>
                  <w:tcW w:w="1330" w:type="dxa"/>
                </w:tcPr>
                <w:p w14:paraId="1729F44D" w14:textId="77777777" w:rsidR="00167CDF" w:rsidRPr="00517187" w:rsidRDefault="00167CDF" w:rsidP="00167CDF">
                  <w:pPr>
                    <w:jc w:val="both"/>
                    <w:rPr>
                      <w:rFonts w:ascii="GHEA Grapalat" w:hAnsi="GHEA Grapalat"/>
                      <w:sz w:val="20"/>
                      <w:szCs w:val="20"/>
                      <w:lang w:val="hy-AM"/>
                    </w:rPr>
                  </w:pPr>
                  <w:r w:rsidRPr="00167CDF">
                    <w:rPr>
                      <w:rFonts w:ascii="GHEA Grapalat" w:hAnsi="GHEA Grapalat"/>
                      <w:lang w:val="en-US"/>
                    </w:rPr>
                    <w:t>Mobile Data VPN 128kbps upload/ download, unlimited</w:t>
                  </w:r>
                </w:p>
              </w:tc>
            </w:tr>
            <w:tr w:rsidR="00167CDF" w14:paraId="213D42F1" w14:textId="77777777" w:rsidTr="00167CDF">
              <w:trPr>
                <w:trHeight w:val="348"/>
              </w:trPr>
              <w:tc>
                <w:tcPr>
                  <w:tcW w:w="1627" w:type="dxa"/>
                </w:tcPr>
                <w:p w14:paraId="409EAF7E" w14:textId="77777777" w:rsidR="00167CDF" w:rsidRPr="00BE3935" w:rsidRDefault="00167CDF" w:rsidP="00167CDF">
                  <w:pPr>
                    <w:rPr>
                      <w:rFonts w:ascii="GHEA Grapalat" w:hAnsi="GHEA Grapalat"/>
                      <w:lang w:val="hy-AM"/>
                    </w:rPr>
                  </w:pPr>
                  <w:r w:rsidRPr="00D15209">
                    <w:rPr>
                      <w:rFonts w:ascii="GHEA Grapalat" w:hAnsi="GHEA Grapalat"/>
                      <w:lang w:val="hy-AM"/>
                    </w:rPr>
                    <w:t>Тип сети</w:t>
                  </w:r>
                </w:p>
              </w:tc>
              <w:tc>
                <w:tcPr>
                  <w:tcW w:w="1330" w:type="dxa"/>
                </w:tcPr>
                <w:p w14:paraId="22BF556F" w14:textId="77777777" w:rsidR="00167CDF" w:rsidRPr="00517187" w:rsidRDefault="00167CDF" w:rsidP="00167CDF">
                  <w:pPr>
                    <w:jc w:val="both"/>
                    <w:rPr>
                      <w:rFonts w:ascii="GHEA Grapalat" w:hAnsi="GHEA Grapalat"/>
                      <w:sz w:val="20"/>
                      <w:szCs w:val="20"/>
                      <w:lang w:val="hy-AM"/>
                    </w:rPr>
                  </w:pPr>
                  <w:r w:rsidRPr="00517187">
                    <w:rPr>
                      <w:rFonts w:ascii="GHEA Grapalat" w:hAnsi="GHEA Grapalat"/>
                    </w:rPr>
                    <w:t>2G</w:t>
                  </w:r>
                  <w:r w:rsidRPr="00517187">
                    <w:rPr>
                      <w:rFonts w:ascii="GHEA Grapalat" w:hAnsi="GHEA Grapalat"/>
                      <w:lang w:val="hy-AM"/>
                    </w:rPr>
                    <w:t xml:space="preserve"> </w:t>
                  </w:r>
                  <w:r>
                    <w:rPr>
                      <w:rFonts w:ascii="GHEA Grapalat" w:hAnsi="GHEA Grapalat"/>
                      <w:lang w:val="hy-AM"/>
                    </w:rPr>
                    <w:t>/</w:t>
                  </w:r>
                  <w:r w:rsidRPr="00517187">
                    <w:rPr>
                      <w:rFonts w:ascii="GHEA Grapalat" w:hAnsi="GHEA Grapalat"/>
                      <w:lang w:val="hy-AM"/>
                    </w:rPr>
                    <w:t xml:space="preserve"> </w:t>
                  </w:r>
                  <w:r w:rsidRPr="00517187">
                    <w:rPr>
                      <w:rFonts w:ascii="GHEA Grapalat" w:hAnsi="GHEA Grapalat"/>
                    </w:rPr>
                    <w:t>3G</w:t>
                  </w:r>
                  <w:r>
                    <w:rPr>
                      <w:rFonts w:ascii="GHEA Grapalat" w:hAnsi="GHEA Grapalat"/>
                      <w:lang w:val="hy-AM"/>
                    </w:rPr>
                    <w:t xml:space="preserve">/ </w:t>
                  </w:r>
                  <w:r w:rsidRPr="00517187">
                    <w:rPr>
                      <w:rFonts w:ascii="GHEA Grapalat" w:hAnsi="GHEA Grapalat"/>
                      <w:lang w:val="hy-AM"/>
                    </w:rPr>
                    <w:t>4G</w:t>
                  </w:r>
                </w:p>
              </w:tc>
            </w:tr>
            <w:tr w:rsidR="00167CDF" w14:paraId="2C713674" w14:textId="77777777" w:rsidTr="00167CDF">
              <w:trPr>
                <w:trHeight w:val="343"/>
              </w:trPr>
              <w:tc>
                <w:tcPr>
                  <w:tcW w:w="1627" w:type="dxa"/>
                </w:tcPr>
                <w:p w14:paraId="463DD332" w14:textId="77777777" w:rsidR="00167CDF" w:rsidRPr="00BE3935" w:rsidRDefault="00167CDF" w:rsidP="00167CDF">
                  <w:pPr>
                    <w:jc w:val="both"/>
                    <w:rPr>
                      <w:rFonts w:ascii="GHEA Grapalat" w:hAnsi="GHEA Grapalat"/>
                      <w:lang w:val="hy-AM"/>
                    </w:rPr>
                  </w:pPr>
                  <w:r w:rsidRPr="009162BD">
                    <w:rPr>
                      <w:rFonts w:ascii="GHEA Grapalat" w:hAnsi="GHEA Grapalat"/>
                    </w:rPr>
                    <w:t>Тип IP-провайдера</w:t>
                  </w:r>
                </w:p>
              </w:tc>
              <w:tc>
                <w:tcPr>
                  <w:tcW w:w="1330" w:type="dxa"/>
                </w:tcPr>
                <w:p w14:paraId="4CDBEF1E" w14:textId="77777777" w:rsidR="00167CDF" w:rsidRPr="00517187" w:rsidRDefault="00167CDF" w:rsidP="00167CDF">
                  <w:pPr>
                    <w:jc w:val="both"/>
                    <w:rPr>
                      <w:rFonts w:ascii="GHEA Grapalat" w:hAnsi="GHEA Grapalat"/>
                      <w:sz w:val="20"/>
                      <w:szCs w:val="20"/>
                      <w:lang w:val="hy-AM"/>
                    </w:rPr>
                  </w:pPr>
                  <w:r w:rsidRPr="00517187">
                    <w:rPr>
                      <w:rFonts w:ascii="GHEA Grapalat" w:hAnsi="GHEA Grapalat"/>
                    </w:rPr>
                    <w:t>Static IP</w:t>
                  </w:r>
                </w:p>
              </w:tc>
            </w:tr>
            <w:tr w:rsidR="00167CDF" w14:paraId="5EF68B49" w14:textId="77777777" w:rsidTr="00167CDF">
              <w:trPr>
                <w:trHeight w:val="785"/>
              </w:trPr>
              <w:tc>
                <w:tcPr>
                  <w:tcW w:w="1627" w:type="dxa"/>
                </w:tcPr>
                <w:p w14:paraId="0E42D0D7" w14:textId="77777777" w:rsidR="00167CDF" w:rsidRPr="00BE3935" w:rsidRDefault="00167CDF" w:rsidP="00167CDF">
                  <w:pPr>
                    <w:jc w:val="both"/>
                    <w:rPr>
                      <w:rFonts w:ascii="GHEA Grapalat" w:hAnsi="GHEA Grapalat"/>
                      <w:lang w:val="hy-AM"/>
                    </w:rPr>
                  </w:pPr>
                  <w:r w:rsidRPr="007F7A38">
                    <w:rPr>
                      <w:rFonts w:ascii="GHEA Grapalat" w:hAnsi="GHEA Grapalat"/>
                      <w:lang w:val="hy-AM"/>
                    </w:rPr>
                    <w:t>доступ в Интернет</w:t>
                  </w:r>
                </w:p>
              </w:tc>
              <w:tc>
                <w:tcPr>
                  <w:tcW w:w="1330" w:type="dxa"/>
                </w:tcPr>
                <w:p w14:paraId="345293A2" w14:textId="77777777" w:rsidR="00167CDF" w:rsidRPr="00517187" w:rsidRDefault="00167CDF" w:rsidP="00167CDF">
                  <w:pPr>
                    <w:jc w:val="both"/>
                    <w:rPr>
                      <w:rFonts w:ascii="GHEA Grapalat" w:hAnsi="GHEA Grapalat"/>
                      <w:sz w:val="20"/>
                      <w:szCs w:val="20"/>
                      <w:lang w:val="hy-AM"/>
                    </w:rPr>
                  </w:pPr>
                  <w:r w:rsidRPr="00517187">
                    <w:rPr>
                      <w:rFonts w:ascii="GHEA Grapalat" w:hAnsi="GHEA Grapalat"/>
                    </w:rPr>
                    <w:t>No internet access</w:t>
                  </w:r>
                </w:p>
              </w:tc>
            </w:tr>
            <w:tr w:rsidR="00167CDF" w14:paraId="0C3233CB" w14:textId="77777777" w:rsidTr="00167CDF">
              <w:trPr>
                <w:trHeight w:val="785"/>
              </w:trPr>
              <w:tc>
                <w:tcPr>
                  <w:tcW w:w="1627" w:type="dxa"/>
                </w:tcPr>
                <w:p w14:paraId="334A5CC4" w14:textId="77777777" w:rsidR="00167CDF" w:rsidRPr="00BE3935" w:rsidRDefault="00167CDF" w:rsidP="00167CDF">
                  <w:pPr>
                    <w:jc w:val="both"/>
                    <w:rPr>
                      <w:rFonts w:ascii="GHEA Grapalat" w:hAnsi="GHEA Grapalat"/>
                      <w:lang w:val="hy-AM"/>
                    </w:rPr>
                  </w:pPr>
                  <w:r w:rsidRPr="007F7A38">
                    <w:rPr>
                      <w:rFonts w:ascii="GHEA Grapalat" w:hAnsi="GHEA Grapalat"/>
                    </w:rPr>
                    <w:t>короткое SMS-сообщение</w:t>
                  </w:r>
                </w:p>
              </w:tc>
              <w:tc>
                <w:tcPr>
                  <w:tcW w:w="1330" w:type="dxa"/>
                </w:tcPr>
                <w:p w14:paraId="46D59E99" w14:textId="77777777" w:rsidR="00167CDF" w:rsidRPr="00517187" w:rsidRDefault="00167CDF" w:rsidP="00167CDF">
                  <w:pPr>
                    <w:jc w:val="both"/>
                    <w:rPr>
                      <w:rFonts w:ascii="GHEA Grapalat" w:hAnsi="GHEA Grapalat"/>
                      <w:lang w:val="hy-AM"/>
                    </w:rPr>
                  </w:pPr>
                  <w:r w:rsidRPr="009162BD">
                    <w:rPr>
                      <w:rFonts w:ascii="GHEA Grapalat" w:hAnsi="GHEA Grapalat"/>
                      <w:lang w:val="hy-AM"/>
                    </w:rPr>
                    <w:t>да</w:t>
                  </w:r>
                </w:p>
              </w:tc>
            </w:tr>
            <w:tr w:rsidR="00167CDF" w:rsidRPr="003F6EE8" w14:paraId="5EFF2018" w14:textId="77777777" w:rsidTr="00167CDF">
              <w:trPr>
                <w:trHeight w:val="785"/>
              </w:trPr>
              <w:tc>
                <w:tcPr>
                  <w:tcW w:w="1627" w:type="dxa"/>
                </w:tcPr>
                <w:p w14:paraId="7CF9AEE9" w14:textId="77777777" w:rsidR="00167CDF" w:rsidRPr="00BE3935" w:rsidRDefault="00167CDF" w:rsidP="00167CDF">
                  <w:pPr>
                    <w:jc w:val="both"/>
                    <w:rPr>
                      <w:rFonts w:ascii="GHEA Grapalat" w:hAnsi="GHEA Grapalat"/>
                      <w:lang w:val="hy-AM"/>
                    </w:rPr>
                  </w:pPr>
                  <w:r w:rsidRPr="007F7A38">
                    <w:rPr>
                      <w:rFonts w:ascii="GHEA Grapalat" w:hAnsi="GHEA Grapalat"/>
                      <w:lang w:val="hy-AM"/>
                    </w:rPr>
                    <w:t>Тип соединения</w:t>
                  </w:r>
                </w:p>
              </w:tc>
              <w:tc>
                <w:tcPr>
                  <w:tcW w:w="1330" w:type="dxa"/>
                </w:tcPr>
                <w:p w14:paraId="11B81B61" w14:textId="77777777" w:rsidR="00167CDF" w:rsidRPr="00517187" w:rsidRDefault="00167CDF" w:rsidP="00167CDF">
                  <w:pPr>
                    <w:jc w:val="both"/>
                    <w:rPr>
                      <w:rFonts w:ascii="GHEA Grapalat" w:hAnsi="GHEA Grapalat"/>
                      <w:sz w:val="20"/>
                      <w:szCs w:val="20"/>
                      <w:lang w:val="hy-AM"/>
                    </w:rPr>
                  </w:pPr>
                  <w:r w:rsidRPr="00167CDF">
                    <w:rPr>
                      <w:rFonts w:ascii="GHEA Grapalat" w:hAnsi="GHEA Grapalat"/>
                      <w:lang w:val="en-US"/>
                    </w:rPr>
                    <w:t>Connected to fix Data VLAN</w:t>
                  </w:r>
                </w:p>
              </w:tc>
            </w:tr>
            <w:tr w:rsidR="00167CDF" w14:paraId="2F39A567" w14:textId="77777777" w:rsidTr="00167CDF">
              <w:trPr>
                <w:trHeight w:val="514"/>
              </w:trPr>
              <w:tc>
                <w:tcPr>
                  <w:tcW w:w="1627" w:type="dxa"/>
                </w:tcPr>
                <w:p w14:paraId="7C7F19F9" w14:textId="77777777" w:rsidR="00167CDF" w:rsidRPr="00BE3935" w:rsidRDefault="00167CDF" w:rsidP="00167CDF">
                  <w:pPr>
                    <w:jc w:val="both"/>
                    <w:rPr>
                      <w:rFonts w:ascii="GHEA Grapalat" w:hAnsi="GHEA Grapalat"/>
                      <w:lang w:val="hy-AM"/>
                    </w:rPr>
                  </w:pPr>
                  <w:r w:rsidRPr="007F7A38">
                    <w:rPr>
                      <w:rFonts w:ascii="GHEA Grapalat" w:hAnsi="GHEA Grapalat"/>
                      <w:lang w:val="hy-AM"/>
                    </w:rPr>
                    <w:t>Количество карт</w:t>
                  </w:r>
                </w:p>
              </w:tc>
              <w:tc>
                <w:tcPr>
                  <w:tcW w:w="1330" w:type="dxa"/>
                </w:tcPr>
                <w:p w14:paraId="33145CD2" w14:textId="77777777" w:rsidR="00167CDF" w:rsidRPr="00023912" w:rsidRDefault="00167CDF" w:rsidP="00167CDF">
                  <w:pPr>
                    <w:jc w:val="both"/>
                    <w:rPr>
                      <w:rFonts w:ascii="GHEA Grapalat" w:hAnsi="GHEA Grapalat"/>
                      <w:sz w:val="20"/>
                      <w:szCs w:val="20"/>
                      <w:lang w:val="hy-AM"/>
                    </w:rPr>
                  </w:pPr>
                  <w:r>
                    <w:rPr>
                      <w:rFonts w:ascii="GHEA Grapalat" w:hAnsi="GHEA Grapalat"/>
                      <w:sz w:val="16"/>
                      <w:szCs w:val="16"/>
                    </w:rPr>
                    <w:t xml:space="preserve">До </w:t>
                  </w:r>
                  <w:r>
                    <w:rPr>
                      <w:rFonts w:ascii="GHEA Grapalat" w:hAnsi="GHEA Grapalat"/>
                      <w:lang w:val="hy-AM"/>
                    </w:rPr>
                    <w:t>300</w:t>
                  </w:r>
                  <w:r w:rsidRPr="00023912">
                    <w:rPr>
                      <w:rFonts w:ascii="GHEA Grapalat" w:hAnsi="GHEA Grapalat"/>
                    </w:rPr>
                    <w:t xml:space="preserve"> SIM card</w:t>
                  </w:r>
                </w:p>
              </w:tc>
            </w:tr>
          </w:tbl>
          <w:p w14:paraId="21F4D1C0" w14:textId="77777777" w:rsidR="00167CDF" w:rsidRPr="00167CDF" w:rsidRDefault="00167CDF" w:rsidP="00167CDF">
            <w:pPr>
              <w:widowControl w:val="0"/>
              <w:spacing w:after="120"/>
              <w:jc w:val="center"/>
              <w:rPr>
                <w:rFonts w:ascii="GHEA Grapalat" w:hAnsi="GHEA Grapalat"/>
              </w:rPr>
            </w:pPr>
          </w:p>
          <w:p w14:paraId="1F83B561" w14:textId="77777777" w:rsidR="00167CDF" w:rsidRDefault="00167CDF" w:rsidP="00167CDF">
            <w:pPr>
              <w:tabs>
                <w:tab w:val="left" w:pos="4996"/>
              </w:tabs>
              <w:jc w:val="both"/>
              <w:rPr>
                <w:rFonts w:ascii="GHEA Grapalat" w:hAnsi="GHEA Grapalat"/>
                <w:color w:val="FF0000"/>
                <w:sz w:val="20"/>
                <w:szCs w:val="20"/>
                <w:lang w:val="hy-AM"/>
              </w:rPr>
            </w:pPr>
            <w:r w:rsidRPr="00615D20">
              <w:rPr>
                <w:rFonts w:ascii="GHEA Grapalat" w:hAnsi="GHEA Grapalat" w:cs="Arial"/>
                <w:lang w:val="hy-AM"/>
              </w:rPr>
              <w:t xml:space="preserve">         </w:t>
            </w:r>
            <w:r w:rsidRPr="00617C7D">
              <w:rPr>
                <w:rFonts w:ascii="GHEA Grapalat" w:hAnsi="GHEA Grapalat" w:cs="Arial"/>
                <w:lang w:val="hy-AM"/>
              </w:rPr>
              <w:t>Оператор обязан проложить оптиковолокнистый кабель, установить и настроить необходимое оборудование для предоставления доступа к вышеуказанной услуге по адресу Аргишт</w:t>
            </w:r>
            <w:r>
              <w:rPr>
                <w:rFonts w:ascii="GHEA Grapalat" w:hAnsi="GHEA Grapalat" w:cs="Arial"/>
              </w:rPr>
              <w:t>и</w:t>
            </w:r>
            <w:r w:rsidRPr="00617C7D">
              <w:rPr>
                <w:rFonts w:ascii="GHEA Grapalat" w:hAnsi="GHEA Grapalat" w:cs="Arial"/>
                <w:lang w:val="hy-AM"/>
              </w:rPr>
              <w:t xml:space="preserve"> 1</w:t>
            </w:r>
            <w:r>
              <w:rPr>
                <w:rFonts w:ascii="GHEA Grapalat" w:hAnsi="GHEA Grapalat" w:cs="Arial"/>
                <w:lang w:val="hy-AM"/>
              </w:rPr>
              <w:t>.</w:t>
            </w:r>
          </w:p>
          <w:p w14:paraId="1C17E4A6" w14:textId="62CF7CD9" w:rsidR="00167CDF" w:rsidRPr="00167CDF" w:rsidRDefault="00167CDF" w:rsidP="00167CDF">
            <w:pPr>
              <w:widowControl w:val="0"/>
              <w:spacing w:after="120"/>
              <w:jc w:val="center"/>
              <w:rPr>
                <w:rFonts w:ascii="GHEA Grapalat" w:hAnsi="GHEA Grapalat"/>
                <w:color w:val="000000" w:themeColor="text1"/>
                <w:sz w:val="20"/>
                <w:lang w:val="hy-AM"/>
              </w:rPr>
            </w:pPr>
          </w:p>
        </w:tc>
        <w:tc>
          <w:tcPr>
            <w:tcW w:w="1078" w:type="dxa"/>
            <w:vAlign w:val="center"/>
          </w:tcPr>
          <w:p w14:paraId="5BAB781D" w14:textId="57FE7FE6" w:rsidR="00167CDF" w:rsidRPr="00003FAD" w:rsidRDefault="00167CDF" w:rsidP="00167CDF">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167CDF" w:rsidRPr="00003FAD" w:rsidRDefault="00167CDF" w:rsidP="00167CDF">
            <w:pPr>
              <w:widowControl w:val="0"/>
              <w:spacing w:after="120"/>
              <w:jc w:val="center"/>
              <w:rPr>
                <w:rFonts w:ascii="GHEA Grapalat" w:hAnsi="GHEA Grapalat"/>
                <w:color w:val="000000" w:themeColor="text1"/>
                <w:sz w:val="20"/>
              </w:rPr>
            </w:pPr>
          </w:p>
        </w:tc>
        <w:tc>
          <w:tcPr>
            <w:tcW w:w="854" w:type="dxa"/>
            <w:vAlign w:val="center"/>
          </w:tcPr>
          <w:p w14:paraId="1935DD13" w14:textId="516E4890" w:rsidR="00167CDF" w:rsidRPr="00003FAD" w:rsidRDefault="00167CDF" w:rsidP="00167CDF">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60" w:type="dxa"/>
            <w:vAlign w:val="center"/>
          </w:tcPr>
          <w:p w14:paraId="47000A4C" w14:textId="77777777" w:rsidR="00167CDF" w:rsidRDefault="00167CDF" w:rsidP="00167CDF">
            <w:pPr>
              <w:ind w:left="-83" w:right="-79"/>
              <w:rPr>
                <w:rFonts w:ascii="GHEA Grapalat" w:hAnsi="GHEA Grapalat" w:cs="Calibri"/>
                <w:sz w:val="16"/>
                <w:szCs w:val="16"/>
                <w:lang w:val="hy-AM"/>
              </w:rPr>
            </w:pPr>
            <w:r>
              <w:rPr>
                <w:rFonts w:ascii="GHEA Grapalat" w:hAnsi="GHEA Grapalat" w:cs="Calibri"/>
                <w:sz w:val="16"/>
                <w:szCs w:val="16"/>
                <w:lang w:val="hy-AM"/>
              </w:rPr>
              <w:t xml:space="preserve">        </w:t>
            </w:r>
            <w:r w:rsidRPr="00F77D8D">
              <w:rPr>
                <w:rFonts w:ascii="GHEA Grapalat" w:hAnsi="GHEA Grapalat" w:cs="Calibri"/>
                <w:sz w:val="16"/>
                <w:szCs w:val="16"/>
                <w:lang w:val="hy-AM"/>
              </w:rPr>
              <w:t>Г.Ереван,</w:t>
            </w:r>
            <w:r>
              <w:rPr>
                <w:rFonts w:ascii="GHEA Grapalat" w:hAnsi="GHEA Grapalat" w:cs="Calibri"/>
                <w:sz w:val="16"/>
                <w:szCs w:val="16"/>
                <w:lang w:val="hy-AM"/>
              </w:rPr>
              <w:t xml:space="preserve">  </w:t>
            </w:r>
          </w:p>
          <w:p w14:paraId="6797D063" w14:textId="77777777" w:rsidR="00167CDF" w:rsidRPr="00800A51" w:rsidRDefault="00167CDF" w:rsidP="00167CDF">
            <w:pPr>
              <w:ind w:left="-53"/>
              <w:jc w:val="center"/>
              <w:rPr>
                <w:rFonts w:ascii="GHEA Grapalat" w:hAnsi="GHEA Grapalat" w:cs="Calibri"/>
                <w:sz w:val="16"/>
                <w:szCs w:val="16"/>
                <w:lang w:val="hy-AM"/>
              </w:rPr>
            </w:pPr>
            <w:r w:rsidRPr="00800A51">
              <w:rPr>
                <w:rFonts w:ascii="GHEA Grapalat" w:hAnsi="GHEA Grapalat" w:cs="Calibri"/>
                <w:sz w:val="16"/>
                <w:szCs w:val="16"/>
                <w:lang w:val="hy-AM"/>
              </w:rPr>
              <w:t xml:space="preserve">   Аргишти 1</w:t>
            </w:r>
          </w:p>
          <w:p w14:paraId="426ECEB6" w14:textId="387F3EBA" w:rsidR="00167CDF" w:rsidRPr="00003FAD" w:rsidRDefault="00167CDF" w:rsidP="00167CDF">
            <w:pPr>
              <w:widowControl w:val="0"/>
              <w:spacing w:after="120"/>
              <w:jc w:val="center"/>
              <w:rPr>
                <w:rFonts w:ascii="GHEA Grapalat" w:hAnsi="GHEA Grapalat"/>
                <w:color w:val="000000" w:themeColor="text1"/>
                <w:sz w:val="20"/>
              </w:rPr>
            </w:pPr>
          </w:p>
        </w:tc>
        <w:tc>
          <w:tcPr>
            <w:tcW w:w="1408" w:type="dxa"/>
            <w:vAlign w:val="center"/>
          </w:tcPr>
          <w:p w14:paraId="2FFCE76C" w14:textId="46224A72" w:rsidR="00167CDF" w:rsidRPr="00003FAD" w:rsidRDefault="00167CDF" w:rsidP="00167CDF">
            <w:pPr>
              <w:widowControl w:val="0"/>
              <w:spacing w:after="120"/>
              <w:jc w:val="center"/>
              <w:rPr>
                <w:rFonts w:ascii="GHEA Grapalat" w:hAnsi="GHEA Grapalat"/>
                <w:color w:val="000000" w:themeColor="text1"/>
                <w:sz w:val="20"/>
              </w:rPr>
            </w:pPr>
            <w:r>
              <w:rPr>
                <w:rFonts w:ascii="GHEA Grapalat" w:hAnsi="GHEA Grapalat" w:cs="Calibri"/>
                <w:sz w:val="16"/>
                <w:szCs w:val="16"/>
              </w:rPr>
              <w:t>С</w:t>
            </w:r>
            <w:r w:rsidRPr="004A1E67">
              <w:rPr>
                <w:rFonts w:ascii="GHEA Grapalat" w:hAnsi="GHEA Grapalat" w:cs="Calibri"/>
                <w:sz w:val="16"/>
                <w:szCs w:val="16"/>
              </w:rPr>
              <w:t xml:space="preserve"> даты вступления договора /контракта/ в силу </w:t>
            </w:r>
            <w:r>
              <w:rPr>
                <w:rFonts w:ascii="GHEA Grapalat" w:hAnsi="GHEA Grapalat" w:cs="Calibri"/>
                <w:sz w:val="16"/>
                <w:szCs w:val="16"/>
              </w:rPr>
              <w:t>д</w:t>
            </w:r>
            <w:r w:rsidRPr="004A1E67">
              <w:rPr>
                <w:rFonts w:ascii="GHEA Grapalat" w:hAnsi="GHEA Grapalat" w:cs="Calibri"/>
                <w:sz w:val="16"/>
                <w:szCs w:val="16"/>
              </w:rPr>
              <w:t xml:space="preserve">о </w:t>
            </w:r>
            <w:r>
              <w:rPr>
                <w:rFonts w:ascii="GHEA Grapalat" w:hAnsi="GHEA Grapalat" w:cs="Calibri"/>
                <w:sz w:val="16"/>
                <w:szCs w:val="16"/>
                <w:lang w:val="hy-AM"/>
              </w:rPr>
              <w:t>1</w:t>
            </w:r>
            <w:r w:rsidRPr="009A378F">
              <w:rPr>
                <w:rFonts w:ascii="GHEA Grapalat" w:hAnsi="GHEA Grapalat" w:cs="Calibri"/>
                <w:sz w:val="16"/>
                <w:szCs w:val="16"/>
                <w:lang w:val="hy-AM"/>
              </w:rPr>
              <w:t xml:space="preserve">096 </w:t>
            </w:r>
            <w:r>
              <w:rPr>
                <w:rFonts w:ascii="GHEA Grapalat" w:hAnsi="GHEA Grapalat" w:cs="Calibri"/>
                <w:sz w:val="16"/>
                <w:szCs w:val="16"/>
              </w:rPr>
              <w:t xml:space="preserve"> календарных дней (3</w:t>
            </w:r>
            <w:r>
              <w:rPr>
                <w:rFonts w:ascii="GHEA Grapalat" w:hAnsi="GHEA Grapalat" w:cs="Calibri"/>
                <w:sz w:val="16"/>
                <w:szCs w:val="16"/>
                <w:lang w:val="hy-AM"/>
              </w:rPr>
              <w:t>6</w:t>
            </w:r>
            <w:r w:rsidRPr="004A1E67">
              <w:rPr>
                <w:rFonts w:ascii="GHEA Grapalat" w:hAnsi="GHEA Grapalat" w:cs="Calibri"/>
                <w:sz w:val="16"/>
                <w:szCs w:val="16"/>
              </w:rPr>
              <w:t xml:space="preserve"> месяцев) включительно </w:t>
            </w:r>
            <w:r>
              <w:rPr>
                <w:rFonts w:ascii="GHEA Grapalat" w:hAnsi="GHEA Grapalat" w:cs="Calibri"/>
                <w:sz w:val="16"/>
                <w:szCs w:val="16"/>
              </w:rPr>
              <w:t>в</w:t>
            </w:r>
            <w:r w:rsidRPr="004A1E67">
              <w:rPr>
                <w:rFonts w:ascii="GHEA Grapalat" w:hAnsi="GHEA Grapalat" w:cs="Calibri"/>
                <w:sz w:val="16"/>
                <w:szCs w:val="16"/>
              </w:rPr>
              <w:t xml:space="preserve"> порядке установленном законо</w:t>
            </w:r>
            <w:r>
              <w:rPr>
                <w:rFonts w:ascii="GHEA Grapalat" w:hAnsi="GHEA Grapalat" w:cs="Calibri"/>
                <w:sz w:val="16"/>
                <w:szCs w:val="16"/>
              </w:rPr>
              <w:t>м</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56AD31F0"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A40A0A">
        <w:rPr>
          <w:rFonts w:ascii="GHEA Grapalat" w:hAnsi="GHEA Grapalat"/>
          <w:b/>
          <w:color w:val="000000" w:themeColor="text1"/>
          <w:lang w:val="hy-AM"/>
        </w:rPr>
        <w:t>ԵՔ-ԳՀԾՁԲ-26/17</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lastRenderedPageBreak/>
              <w:t>1</w:t>
            </w:r>
          </w:p>
        </w:tc>
        <w:tc>
          <w:tcPr>
            <w:tcW w:w="1800" w:type="dxa"/>
          </w:tcPr>
          <w:p w14:paraId="4ED3EBAF" w14:textId="729BF624" w:rsidR="00AB0BFB" w:rsidRPr="00477F81" w:rsidRDefault="00167CDF" w:rsidP="00167CDF">
            <w:pPr>
              <w:rPr>
                <w:rFonts w:ascii="GHEA Grapalat" w:hAnsi="GHEA Grapalat"/>
                <w:color w:val="000000" w:themeColor="text1"/>
                <w:sz w:val="16"/>
              </w:rPr>
            </w:pPr>
            <w:r w:rsidRPr="00913DE2">
              <w:rPr>
                <w:rFonts w:ascii="GHEA Grapalat" w:hAnsi="GHEA Grapalat"/>
                <w:sz w:val="20"/>
                <w:szCs w:val="20"/>
                <w:lang w:val="hy-AM"/>
              </w:rPr>
              <w:t>72311240</w:t>
            </w:r>
            <w:r>
              <w:rPr>
                <w:rFonts w:ascii="GHEA Grapalat" w:hAnsi="GHEA Grapalat"/>
                <w:sz w:val="20"/>
                <w:szCs w:val="20"/>
                <w:lang w:val="hy-AM"/>
              </w:rPr>
              <w:t>/511</w:t>
            </w:r>
          </w:p>
        </w:tc>
        <w:tc>
          <w:tcPr>
            <w:tcW w:w="1800" w:type="dxa"/>
          </w:tcPr>
          <w:p w14:paraId="330587EB" w14:textId="7517995D" w:rsidR="00AB0BFB" w:rsidRPr="00477F81" w:rsidRDefault="00167CDF" w:rsidP="00AB0BFB">
            <w:pPr>
              <w:widowControl w:val="0"/>
              <w:spacing w:after="120"/>
              <w:jc w:val="center"/>
              <w:rPr>
                <w:rFonts w:ascii="GHEA Grapalat" w:hAnsi="GHEA Grapalat"/>
                <w:color w:val="000000" w:themeColor="text1"/>
                <w:sz w:val="20"/>
                <w:szCs w:val="20"/>
                <w:lang w:val="hy-AM"/>
              </w:rPr>
            </w:pPr>
            <w:r w:rsidRPr="00B453F7">
              <w:rPr>
                <w:b/>
              </w:rPr>
              <w:t>Услуг</w:t>
            </w:r>
            <w:r w:rsidR="0017606B" w:rsidRPr="00B453F7">
              <w:rPr>
                <w:b/>
                <w:lang w:val="hy-AM"/>
              </w:rPr>
              <w:t xml:space="preserve">  </w:t>
            </w:r>
            <w:r w:rsidR="0017606B" w:rsidRPr="00B453F7">
              <w:rPr>
                <w:b/>
              </w:rPr>
              <w:t xml:space="preserve"> </w:t>
            </w:r>
            <w:r w:rsidR="005B24A9">
              <w:rPr>
                <w:b/>
              </w:rPr>
              <w:t>мобильной связи для нужд мэрии Еревана</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38FA760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40A0A">
        <w:rPr>
          <w:rFonts w:ascii="GHEA Grapalat" w:hAnsi="GHEA Grapalat"/>
          <w:b/>
          <w:color w:val="000000" w:themeColor="text1"/>
          <w:sz w:val="22"/>
          <w:szCs w:val="22"/>
          <w:lang w:val="hy-AM"/>
        </w:rPr>
        <w:t>ԵՔ-ԳՀԾՁԲ-26/17</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49BBA220"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40A0A">
        <w:rPr>
          <w:rFonts w:ascii="GHEA Grapalat" w:hAnsi="GHEA Grapalat"/>
          <w:b/>
          <w:color w:val="000000" w:themeColor="text1"/>
          <w:sz w:val="22"/>
          <w:szCs w:val="22"/>
          <w:lang w:val="hy-AM"/>
        </w:rPr>
        <w:t>ԵՔ-ԳՀԾՁԲ-26/17</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572892F4"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A40A0A">
        <w:rPr>
          <w:rFonts w:ascii="GHEA Grapalat" w:hAnsi="GHEA Grapalat"/>
          <w:b/>
          <w:color w:val="000000" w:themeColor="text1"/>
          <w:sz w:val="22"/>
          <w:szCs w:val="22"/>
          <w:lang w:val="hy-AM"/>
        </w:rPr>
        <w:t>ԵՔ-ԳՀԾՁԲ-26/17</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pPr>
        <w:widowControl w:val="0"/>
        <w:numPr>
          <w:ilvl w:val="0"/>
          <w:numId w:val="1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pPr>
        <w:widowControl w:val="0"/>
        <w:numPr>
          <w:ilvl w:val="0"/>
          <w:numId w:val="1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9354C" w14:textId="77777777" w:rsidR="00AE68CC" w:rsidRDefault="00AE68CC">
      <w:r>
        <w:separator/>
      </w:r>
    </w:p>
  </w:endnote>
  <w:endnote w:type="continuationSeparator" w:id="0">
    <w:p w14:paraId="30B6309F" w14:textId="77777777" w:rsidR="00AE68CC" w:rsidRDefault="00AE6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FAE9E" w14:textId="77777777" w:rsidR="00AE68CC" w:rsidRDefault="00AE68CC">
      <w:r>
        <w:separator/>
      </w:r>
    </w:p>
  </w:footnote>
  <w:footnote w:type="continuationSeparator" w:id="0">
    <w:p w14:paraId="6E25722C" w14:textId="77777777" w:rsidR="00AE68CC" w:rsidRDefault="00AE68CC">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E52E80"/>
    <w:multiLevelType w:val="multilevel"/>
    <w:tmpl w:val="1B04B730"/>
    <w:numStyleLink w:val="RSBullets"/>
  </w:abstractNum>
  <w:abstractNum w:abstractNumId="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1"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2"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6086944">
    <w:abstractNumId w:val="7"/>
  </w:num>
  <w:num w:numId="2" w16cid:durableId="412820631">
    <w:abstractNumId w:val="3"/>
  </w:num>
  <w:num w:numId="3" w16cid:durableId="2066560455">
    <w:abstractNumId w:val="2"/>
  </w:num>
  <w:num w:numId="4" w16cid:durableId="2047410290">
    <w:abstractNumId w:val="0"/>
  </w:num>
  <w:num w:numId="5" w16cid:durableId="644359137">
    <w:abstractNumId w:val="6"/>
  </w:num>
  <w:num w:numId="6" w16cid:durableId="1335184973">
    <w:abstractNumId w:val="15"/>
  </w:num>
  <w:num w:numId="7" w16cid:durableId="185487216">
    <w:abstractNumId w:val="14"/>
  </w:num>
  <w:num w:numId="8" w16cid:durableId="1117748611">
    <w:abstractNumId w:val="13"/>
  </w:num>
  <w:num w:numId="9" w16cid:durableId="103817440">
    <w:abstractNumId w:val="16"/>
  </w:num>
  <w:num w:numId="10" w16cid:durableId="1179077506">
    <w:abstractNumId w:val="10"/>
  </w:num>
  <w:num w:numId="11" w16cid:durableId="546382782">
    <w:abstractNumId w:val="9"/>
  </w:num>
  <w:num w:numId="12" w16cid:durableId="474564424">
    <w:abstractNumId w:val="5"/>
  </w:num>
  <w:num w:numId="13" w16cid:durableId="1316453186">
    <w:abstractNumId w:val="4"/>
  </w:num>
  <w:num w:numId="14" w16cid:durableId="1934509500">
    <w:abstractNumId w:val="12"/>
  </w:num>
  <w:num w:numId="15" w16cid:durableId="1915123084">
    <w:abstractNumId w:val="8"/>
  </w:num>
  <w:num w:numId="16" w16cid:durableId="242296832">
    <w:abstractNumId w:val="11"/>
  </w:num>
  <w:num w:numId="17" w16cid:durableId="909270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71"/>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67CDF"/>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6EE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4A9"/>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44A"/>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0A0A"/>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68C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6AE2"/>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9C6"/>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1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1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1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1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12"/>
      </w:numPr>
    </w:pPr>
  </w:style>
  <w:style w:type="numbering" w:styleId="1ai">
    <w:name w:val="Outline List 1"/>
    <w:basedOn w:val="NoList"/>
    <w:uiPriority w:val="99"/>
    <w:unhideWhenUsed/>
    <w:rsid w:val="000622B9"/>
    <w:pPr>
      <w:numPr>
        <w:numId w:val="1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1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1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16"/>
      </w:numPr>
      <w:tabs>
        <w:tab w:val="left" w:pos="1276"/>
        <w:tab w:val="left" w:pos="1701"/>
      </w:tabs>
    </w:pPr>
  </w:style>
  <w:style w:type="numbering" w:customStyle="1" w:styleId="StruckturingA">
    <w:name w:val="Struckturing A"/>
    <w:uiPriority w:val="99"/>
    <w:rsid w:val="000622B9"/>
    <w:pPr>
      <w:numPr>
        <w:numId w:val="1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3135</TotalTime>
  <Pages>1</Pages>
  <Words>20263</Words>
  <Characters>115502</Characters>
  <Application>Microsoft Office Word</Application>
  <DocSecurity>0</DocSecurity>
  <Lines>962</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135495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1836</cp:revision>
  <cp:lastPrinted>2018-02-16T07:12:00Z</cp:lastPrinted>
  <dcterms:created xsi:type="dcterms:W3CDTF">2019-10-28T07:04:00Z</dcterms:created>
  <dcterms:modified xsi:type="dcterms:W3CDTF">2025-12-10T11:42:00Z</dcterms:modified>
</cp:coreProperties>
</file>